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620B2E" w:rsidRPr="00AD3C21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2E" w:rsidRDefault="00620B2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2E" w:rsidRPr="00AD3C21" w:rsidRDefault="00620B2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26D71">
              <w:rPr>
                <w:b/>
                <w:sz w:val="26"/>
                <w:szCs w:val="26"/>
                <w:lang w:val="en-US"/>
              </w:rPr>
              <w:t>2</w:t>
            </w:r>
            <w:r w:rsidRPr="00620B2E">
              <w:rPr>
                <w:b/>
                <w:sz w:val="26"/>
                <w:szCs w:val="26"/>
                <w:lang w:val="en-US"/>
              </w:rPr>
              <w:t>203A80</w:t>
            </w:r>
          </w:p>
        </w:tc>
      </w:tr>
      <w:tr w:rsidR="00620B2E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2E" w:rsidRDefault="00620B2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2E" w:rsidRPr="00C44B8B" w:rsidRDefault="00620B2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620B2E">
              <w:rPr>
                <w:b/>
                <w:sz w:val="26"/>
                <w:szCs w:val="26"/>
                <w:u w:val="single"/>
                <w:lang w:val="en-US"/>
              </w:rPr>
              <w:t>2014015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D86D11" w:rsidRPr="00620B2E">
        <w:rPr>
          <w:b/>
          <w:sz w:val="26"/>
          <w:szCs w:val="26"/>
        </w:rPr>
        <w:t xml:space="preserve">Сталь круглая </w:t>
      </w:r>
      <w:r w:rsidR="00D86D11">
        <w:rPr>
          <w:b/>
          <w:sz w:val="26"/>
          <w:szCs w:val="26"/>
          <w:lang w:val="en-US"/>
        </w:rPr>
        <w:t>d</w:t>
      </w:r>
      <w:r w:rsidR="00D86D11" w:rsidRPr="00620B2E">
        <w:rPr>
          <w:b/>
          <w:sz w:val="26"/>
          <w:szCs w:val="26"/>
        </w:rPr>
        <w:t xml:space="preserve">20мм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D86D11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D86D11" w:rsidRPr="00620B2E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D86D11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D86D11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2FC" w:rsidRDefault="002D72FC">
      <w:r>
        <w:separator/>
      </w:r>
    </w:p>
  </w:endnote>
  <w:endnote w:type="continuationSeparator" w:id="0">
    <w:p w:rsidR="002D72FC" w:rsidRDefault="002D7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2FC" w:rsidRDefault="002D72FC">
      <w:r>
        <w:separator/>
      </w:r>
    </w:p>
  </w:footnote>
  <w:footnote w:type="continuationSeparator" w:id="0">
    <w:p w:rsidR="002D72FC" w:rsidRDefault="002D7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7E38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2FC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0B2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8CE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D11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5482B-55C7-48CE-B3D3-EC69FE16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